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5A1121" w:rsidRDefault="005A1121" w:rsidP="00012C2E">
      <w:pPr>
        <w:ind w:right="72"/>
        <w:jc w:val="both"/>
        <w:rPr>
          <w:sz w:val="20"/>
        </w:rPr>
      </w:pPr>
    </w:p>
    <w:p w:rsidR="005A1121" w:rsidRDefault="005A1121" w:rsidP="00012C2E">
      <w:pPr>
        <w:ind w:right="72"/>
        <w:jc w:val="both"/>
        <w:rPr>
          <w:sz w:val="20"/>
        </w:rPr>
      </w:pPr>
    </w:p>
    <w:p w:rsidR="00024220" w:rsidRPr="005A1121" w:rsidRDefault="005A1121" w:rsidP="005A112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5A1121">
        <w:rPr>
          <w:sz w:val="20"/>
        </w:rPr>
        <w:t>18</w:t>
      </w:r>
      <w:r>
        <w:rPr>
          <w:sz w:val="20"/>
        </w:rPr>
        <w:t xml:space="preserve"> </w:t>
      </w:r>
      <w:r w:rsidRPr="001724CD">
        <w:rPr>
          <w:sz w:val="20"/>
        </w:rPr>
        <w:t>ustawy z dnia 7 września 1991 r. o systemie</w:t>
      </w:r>
      <w:r w:rsidR="001513AC">
        <w:rPr>
          <w:sz w:val="20"/>
        </w:rPr>
        <w:t xml:space="preserve"> oświaty (</w:t>
      </w:r>
      <w:r w:rsidR="006C63D8">
        <w:rPr>
          <w:sz w:val="20"/>
        </w:rPr>
        <w:t>tekst jedn. Dz.U. z 2018 r. poz. 1457</w:t>
      </w:r>
      <w:r w:rsidRPr="001724CD">
        <w:rPr>
          <w:sz w:val="20"/>
        </w:rPr>
        <w:t>)</w:t>
      </w:r>
      <w:r w:rsidR="008A29A3">
        <w:rPr>
          <w:sz w:val="20"/>
        </w:rPr>
        <w:t xml:space="preserve">, </w:t>
      </w:r>
      <w:r w:rsidR="00870059">
        <w:rPr>
          <w:sz w:val="20"/>
        </w:rPr>
        <w:t xml:space="preserve">po rozpatrzeniu odwołania </w:t>
      </w:r>
      <w:r w:rsidR="000E77F5">
        <w:rPr>
          <w:sz w:val="20"/>
        </w:rPr>
        <w:t>od wyniku weryfikacji sumy punktów z</w:t>
      </w:r>
      <w:r w:rsidR="00666AC9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 xml:space="preserve">dokonanej przez dyrektora </w:t>
      </w:r>
      <w:r w:rsidR="00A17108">
        <w:rPr>
          <w:sz w:val="20"/>
        </w:rPr>
        <w:t>o</w:t>
      </w:r>
      <w:r w:rsidR="00410001">
        <w:rPr>
          <w:sz w:val="20"/>
        </w:rPr>
        <w:t xml:space="preserve">kręgowej </w:t>
      </w:r>
      <w:r w:rsidR="00A17108">
        <w:rPr>
          <w:sz w:val="20"/>
        </w:rPr>
        <w:t>k</w:t>
      </w:r>
      <w:r w:rsidR="00410001">
        <w:rPr>
          <w:sz w:val="20"/>
        </w:rPr>
        <w:t>omisji</w:t>
      </w:r>
      <w:r w:rsidR="007C6D5D">
        <w:rPr>
          <w:sz w:val="20"/>
        </w:rPr>
        <w:t xml:space="preserve"> </w:t>
      </w:r>
      <w:r w:rsidR="00A17108">
        <w:rPr>
          <w:sz w:val="20"/>
        </w:rPr>
        <w:t>e</w:t>
      </w:r>
      <w:r w:rsidR="007C6D5D">
        <w:rPr>
          <w:sz w:val="20"/>
        </w:rPr>
        <w:t>gzaminacyjnej</w:t>
      </w:r>
      <w:r w:rsidR="00A17108">
        <w:rPr>
          <w:sz w:val="20"/>
        </w:rPr>
        <w:t xml:space="preserve">, </w:t>
      </w:r>
      <w:r w:rsidR="001B2A02">
        <w:rPr>
          <w:sz w:val="20"/>
        </w:rPr>
        <w:t>dotycz</w:t>
      </w:r>
      <w:r w:rsidR="00A17108">
        <w:rPr>
          <w:sz w:val="20"/>
        </w:rPr>
        <w:t>ącego</w:t>
      </w:r>
      <w:r w:rsidR="001B2A02">
        <w:rPr>
          <w:sz w:val="20"/>
        </w:rPr>
        <w:t xml:space="preserve"> egzaminu maturalnego </w:t>
      </w:r>
      <w:r w:rsidR="00024220" w:rsidRPr="00024220">
        <w:rPr>
          <w:sz w:val="20"/>
        </w:rPr>
        <w:t>*</w:t>
      </w:r>
    </w:p>
    <w:p w:rsidR="00FE6871" w:rsidRDefault="00FE6871" w:rsidP="00FE6871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FE6871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354C0F" w:rsidRDefault="00730058" w:rsidP="00FE6871">
      <w:pPr>
        <w:jc w:val="both"/>
        <w:rPr>
          <w:sz w:val="20"/>
        </w:rPr>
      </w:pPr>
      <w:r>
        <w:rPr>
          <w:sz w:val="20"/>
        </w:rPr>
        <w:t xml:space="preserve">Oznaczenie odwołania </w:t>
      </w:r>
      <w:r w:rsidR="00354C0F">
        <w:rPr>
          <w:sz w:val="20"/>
        </w:rPr>
        <w:t>nadan</w:t>
      </w:r>
      <w:r>
        <w:rPr>
          <w:sz w:val="20"/>
        </w:rPr>
        <w:t>e</w:t>
      </w:r>
      <w:r w:rsidR="00354C0F">
        <w:rPr>
          <w:sz w:val="20"/>
        </w:rPr>
        <w:t xml:space="preserve"> przez Centralną Komisję Egzaminacyjną: ………………</w:t>
      </w:r>
    </w:p>
    <w:p w:rsidR="00354C0F" w:rsidRDefault="00354C0F" w:rsidP="00FE6871">
      <w:pPr>
        <w:jc w:val="both"/>
        <w:rPr>
          <w:sz w:val="20"/>
        </w:rPr>
      </w:pPr>
    </w:p>
    <w:p w:rsidR="00792930" w:rsidRDefault="00DA34DF" w:rsidP="00FE6871">
      <w:pPr>
        <w:jc w:val="both"/>
        <w:rPr>
          <w:sz w:val="20"/>
        </w:rPr>
      </w:pPr>
      <w:r>
        <w:rPr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>
        <w:rPr>
          <w:sz w:val="20"/>
        </w:rPr>
        <w:t>podjęło</w:t>
      </w:r>
      <w:r w:rsidR="00A810F0">
        <w:rPr>
          <w:sz w:val="20"/>
        </w:rPr>
        <w:t xml:space="preserve"> nas</w:t>
      </w:r>
      <w:r w:rsidR="006D6C4E">
        <w:rPr>
          <w:sz w:val="20"/>
        </w:rPr>
        <w:t>tę</w:t>
      </w:r>
      <w:r w:rsidR="00A810F0">
        <w:rPr>
          <w:sz w:val="20"/>
        </w:rPr>
        <w:t>pujące rozstrzygnięci</w:t>
      </w:r>
      <w:r w:rsidR="006D6C4E">
        <w:rPr>
          <w:sz w:val="20"/>
        </w:rPr>
        <w:t>e</w:t>
      </w:r>
      <w:r w:rsidR="005D57A1">
        <w:rPr>
          <w:sz w:val="20"/>
        </w:rPr>
        <w:t>**</w:t>
      </w:r>
      <w:r w:rsidR="00A810F0">
        <w:rPr>
          <w:sz w:val="20"/>
        </w:rPr>
        <w:t>:</w:t>
      </w:r>
    </w:p>
    <w:p w:rsidR="00093F7E" w:rsidRDefault="00093F7E" w:rsidP="00FE6871">
      <w:pPr>
        <w:jc w:val="both"/>
        <w:rPr>
          <w:sz w:val="20"/>
        </w:rPr>
      </w:pPr>
    </w:p>
    <w:p w:rsid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 w:rsidRPr="00093F7E">
        <w:rPr>
          <w:b/>
          <w:sz w:val="20"/>
        </w:rPr>
        <w:t xml:space="preserve">w całości </w:t>
      </w:r>
      <w:r w:rsidRPr="00093F7E">
        <w:rPr>
          <w:sz w:val="20"/>
        </w:rPr>
        <w:t>u</w:t>
      </w:r>
      <w:r>
        <w:rPr>
          <w:sz w:val="20"/>
        </w:rPr>
        <w:t>względniono</w:t>
      </w:r>
      <w:r w:rsidRPr="00093F7E">
        <w:rPr>
          <w:sz w:val="20"/>
        </w:rPr>
        <w:t xml:space="preserve"> odwołanie w zakresie zadania/zadań**: </w:t>
      </w:r>
      <w:r>
        <w:rPr>
          <w:sz w:val="20"/>
        </w:rPr>
        <w:t>…………………</w:t>
      </w:r>
      <w:r w:rsidRPr="00093F7E">
        <w:rPr>
          <w:sz w:val="20"/>
        </w:rPr>
        <w:t>………</w:t>
      </w:r>
      <w:r>
        <w:rPr>
          <w:sz w:val="20"/>
        </w:rPr>
        <w:t>………</w:t>
      </w:r>
      <w:r w:rsidRPr="00093F7E">
        <w:rPr>
          <w:sz w:val="20"/>
        </w:rPr>
        <w:t>…………………</w:t>
      </w:r>
    </w:p>
    <w:p w:rsidR="00093F7E" w:rsidRPr="00093F7E" w:rsidRDefault="00093F7E" w:rsidP="00093F7E">
      <w:pPr>
        <w:pStyle w:val="Akapitzlist"/>
        <w:ind w:left="360"/>
        <w:jc w:val="both"/>
        <w:rPr>
          <w:sz w:val="20"/>
        </w:rPr>
      </w:pP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Uzasadnienie***: …………………………………………………………………………………………………</w:t>
      </w:r>
      <w:r>
        <w:rPr>
          <w:sz w:val="20"/>
        </w:rPr>
        <w:t>…</w:t>
      </w:r>
    </w:p>
    <w:p w:rsidR="00093F7E" w:rsidRPr="00093F7E" w:rsidRDefault="00093F7E" w:rsidP="00093F7E">
      <w:pPr>
        <w:pStyle w:val="Akapitzlist"/>
        <w:spacing w:line="360" w:lineRule="auto"/>
        <w:ind w:left="360"/>
        <w:jc w:val="both"/>
        <w:rPr>
          <w:sz w:val="20"/>
        </w:rPr>
      </w:pPr>
      <w:r w:rsidRPr="00093F7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</w:rPr>
        <w:t>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093F7E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w</w:t>
      </w:r>
      <w:r w:rsidRPr="00093F7E">
        <w:rPr>
          <w:b/>
          <w:sz w:val="20"/>
        </w:rPr>
        <w:t xml:space="preserve"> części </w:t>
      </w:r>
      <w:r>
        <w:rPr>
          <w:sz w:val="20"/>
        </w:rPr>
        <w:t>uwzględniono</w:t>
      </w:r>
      <w:r w:rsidRPr="00093F7E">
        <w:rPr>
          <w:sz w:val="20"/>
        </w:rPr>
        <w:t xml:space="preserve"> odwołanie w zakresie zadania/zadań**: 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93F7E" w:rsidRDefault="00093F7E" w:rsidP="00093F7E">
      <w:pPr>
        <w:jc w:val="both"/>
        <w:rPr>
          <w:sz w:val="20"/>
        </w:rPr>
      </w:pPr>
    </w:p>
    <w:p w:rsidR="00093F7E" w:rsidRPr="00093F7E" w:rsidRDefault="002E620A" w:rsidP="00093F7E">
      <w:pPr>
        <w:pStyle w:val="Akapitzlist"/>
        <w:numPr>
          <w:ilvl w:val="0"/>
          <w:numId w:val="7"/>
        </w:numPr>
        <w:jc w:val="both"/>
        <w:rPr>
          <w:sz w:val="20"/>
        </w:rPr>
      </w:pPr>
      <w:r>
        <w:rPr>
          <w:b/>
          <w:sz w:val="20"/>
        </w:rPr>
        <w:t>n</w:t>
      </w:r>
      <w:r w:rsidR="00093F7E">
        <w:rPr>
          <w:b/>
          <w:sz w:val="20"/>
        </w:rPr>
        <w:t>ie uwzględniono</w:t>
      </w:r>
      <w:r w:rsidR="00093F7E" w:rsidRPr="00093F7E">
        <w:rPr>
          <w:sz w:val="20"/>
        </w:rPr>
        <w:t xml:space="preserve"> odwołania w zakresie zadania/zadań**: ………………………………………………</w:t>
      </w:r>
      <w:r w:rsidR="000C0513">
        <w:rPr>
          <w:sz w:val="20"/>
        </w:rPr>
        <w:t>…………</w:t>
      </w:r>
    </w:p>
    <w:p w:rsidR="00093F7E" w:rsidRDefault="00093F7E" w:rsidP="00093F7E">
      <w:pPr>
        <w:jc w:val="both"/>
        <w:rPr>
          <w:sz w:val="20"/>
        </w:rPr>
      </w:pPr>
      <w:r>
        <w:rPr>
          <w:sz w:val="20"/>
        </w:rPr>
        <w:tab/>
      </w:r>
    </w:p>
    <w:p w:rsidR="00093F7E" w:rsidRDefault="00093F7E" w:rsidP="00093F7E">
      <w:pPr>
        <w:spacing w:line="360" w:lineRule="auto"/>
        <w:ind w:firstLine="360"/>
        <w:jc w:val="both"/>
        <w:rPr>
          <w:sz w:val="20"/>
        </w:rPr>
      </w:pPr>
      <w:r>
        <w:rPr>
          <w:sz w:val="20"/>
        </w:rPr>
        <w:t>Uzasadnienie***: ……………………………………………………………………………………………………</w:t>
      </w:r>
    </w:p>
    <w:p w:rsidR="00093F7E" w:rsidRPr="00A66672" w:rsidRDefault="00093F7E" w:rsidP="00093F7E">
      <w:pPr>
        <w:spacing w:line="360" w:lineRule="auto"/>
        <w:ind w:left="36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AC0961" w:rsidRDefault="00084FD0" w:rsidP="00024220">
      <w:pPr>
        <w:jc w:val="both"/>
        <w:rPr>
          <w:b/>
          <w:sz w:val="20"/>
        </w:rPr>
      </w:pPr>
      <w:r w:rsidRPr="00AC0961">
        <w:rPr>
          <w:b/>
          <w:sz w:val="20"/>
        </w:rPr>
        <w:t xml:space="preserve">Rozstrzygnięcie Kolegium Arbitrażu Egzaminacyjnego jest ostateczne i nie służy na nie skarga do sądu administracyjnego. </w:t>
      </w:r>
    </w:p>
    <w:p w:rsidR="00084FD0" w:rsidRPr="00024220" w:rsidRDefault="00084FD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216"/>
      </w:tblGrid>
      <w:tr w:rsidR="00DB581E" w:rsidRPr="00024220" w:rsidTr="009547FD">
        <w:trPr>
          <w:jc w:val="right"/>
        </w:trPr>
        <w:tc>
          <w:tcPr>
            <w:tcW w:w="4216" w:type="dxa"/>
          </w:tcPr>
          <w:p w:rsidR="00DB581E" w:rsidRPr="00024220" w:rsidRDefault="005A08C0" w:rsidP="00024220">
            <w:pPr>
              <w:jc w:val="right"/>
              <w:rPr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  <w:tc>
          <w:tcPr>
            <w:tcW w:w="4216" w:type="dxa"/>
          </w:tcPr>
          <w:p w:rsidR="00DB581E" w:rsidRPr="00024220" w:rsidRDefault="00DB581E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DB581E" w:rsidRPr="005A08C0" w:rsidTr="009547FD">
        <w:trPr>
          <w:jc w:val="right"/>
        </w:trPr>
        <w:tc>
          <w:tcPr>
            <w:tcW w:w="4216" w:type="dxa"/>
          </w:tcPr>
          <w:p w:rsidR="00DB581E" w:rsidRPr="005A08C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>członka Kolegium</w:t>
            </w:r>
          </w:p>
        </w:tc>
        <w:tc>
          <w:tcPr>
            <w:tcW w:w="4216" w:type="dxa"/>
          </w:tcPr>
          <w:p w:rsidR="00DB581E" w:rsidRPr="00024220" w:rsidRDefault="005A08C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</w:t>
            </w:r>
            <w:r w:rsidRPr="005A08C0">
              <w:rPr>
                <w:rFonts w:ascii="Times New Roman" w:hAnsi="Times New Roman" w:cs="Times New Roman"/>
                <w:i/>
                <w:sz w:val="16"/>
              </w:rPr>
              <w:t xml:space="preserve">odpis </w:t>
            </w:r>
            <w:r>
              <w:rPr>
                <w:rFonts w:ascii="Times New Roman" w:hAnsi="Times New Roman" w:cs="Times New Roman"/>
                <w:i/>
                <w:sz w:val="16"/>
              </w:rPr>
              <w:t xml:space="preserve">członka Kolegium </w:t>
            </w:r>
          </w:p>
        </w:tc>
      </w:tr>
    </w:tbl>
    <w:p w:rsidR="00DB581E" w:rsidRPr="005A08C0" w:rsidRDefault="00DB581E" w:rsidP="005A08C0">
      <w:pPr>
        <w:jc w:val="center"/>
        <w:rPr>
          <w:rFonts w:eastAsiaTheme="minorHAnsi"/>
          <w:i/>
          <w:sz w:val="16"/>
          <w:lang w:eastAsia="en-US"/>
        </w:rPr>
      </w:pPr>
    </w:p>
    <w:p w:rsidR="00093F7E" w:rsidRDefault="00093F7E" w:rsidP="00093F7E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93F7E" w:rsidRDefault="00093F7E" w:rsidP="00093F7E">
      <w:pPr>
        <w:jc w:val="both"/>
        <w:rPr>
          <w:sz w:val="18"/>
          <w:szCs w:val="22"/>
        </w:rPr>
      </w:pPr>
      <w:r>
        <w:rPr>
          <w:sz w:val="18"/>
          <w:szCs w:val="22"/>
        </w:rPr>
        <w:t>** Należy wpisać numer/numery zadań.</w:t>
      </w:r>
    </w:p>
    <w:p w:rsidR="00024220" w:rsidRDefault="00093F7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Należy podać szczegółowe uzasadnienie rozstrzygnięcia dla każdego zadania osobno. </w:t>
      </w:r>
      <w:r w:rsidR="00162F28">
        <w:rPr>
          <w:sz w:val="18"/>
          <w:szCs w:val="22"/>
        </w:rPr>
        <w:t>U</w:t>
      </w:r>
      <w:r w:rsidR="00D37FFA">
        <w:rPr>
          <w:sz w:val="18"/>
          <w:szCs w:val="22"/>
        </w:rPr>
        <w:t>zasadnieni</w:t>
      </w:r>
      <w:r w:rsidR="00162F28">
        <w:rPr>
          <w:sz w:val="18"/>
          <w:szCs w:val="22"/>
        </w:rPr>
        <w:t>e</w:t>
      </w:r>
      <w:r w:rsidR="00D37FFA">
        <w:rPr>
          <w:sz w:val="18"/>
          <w:szCs w:val="22"/>
        </w:rPr>
        <w:t xml:space="preserve"> </w:t>
      </w:r>
      <w:r>
        <w:rPr>
          <w:sz w:val="18"/>
          <w:szCs w:val="22"/>
        </w:rPr>
        <w:t>powinno zawierać w </w:t>
      </w:r>
      <w:r w:rsidR="00162F28">
        <w:rPr>
          <w:sz w:val="18"/>
          <w:szCs w:val="22"/>
        </w:rPr>
        <w:t>szczególności ocenę zasadności argumentów podniesionych w odwołaniu</w:t>
      </w:r>
      <w:r w:rsidR="00D37FFA">
        <w:rPr>
          <w:sz w:val="18"/>
          <w:szCs w:val="22"/>
        </w:rPr>
        <w:t>.</w:t>
      </w:r>
    </w:p>
    <w:p w:rsidR="000C46FF" w:rsidRDefault="000C46FF" w:rsidP="00024220">
      <w:pPr>
        <w:jc w:val="both"/>
        <w:rPr>
          <w:sz w:val="18"/>
          <w:szCs w:val="22"/>
        </w:rPr>
      </w:pPr>
    </w:p>
    <w:p w:rsidR="00A22059" w:rsidRPr="003A4C37" w:rsidRDefault="0086453B" w:rsidP="00024220">
      <w:pPr>
        <w:jc w:val="both"/>
        <w:rPr>
          <w:b/>
          <w:sz w:val="18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435122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453B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453B" w:rsidRDefault="0086453B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86453B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4.2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VmcdGt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453B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453B" w:rsidRDefault="0086453B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86453B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86453B" w:rsidRDefault="0086453B" w:rsidP="0086453B"/>
                  </w:txbxContent>
                </v:textbox>
              </v:shape>
            </w:pict>
          </mc:Fallback>
        </mc:AlternateContent>
      </w:r>
      <w:r w:rsidR="00A22059" w:rsidRPr="003A4C37">
        <w:rPr>
          <w:b/>
          <w:sz w:val="18"/>
          <w:szCs w:val="22"/>
        </w:rPr>
        <w:t xml:space="preserve">Rozstrzygnięcie wraz z uzasadnieniem podlega przekazaniu dyrektorowi Centralnej Komisji Egzaminacyjnej, który niezwłocznie </w:t>
      </w:r>
      <w:r w:rsidR="00AE5F42">
        <w:rPr>
          <w:b/>
          <w:sz w:val="18"/>
          <w:szCs w:val="22"/>
        </w:rPr>
        <w:t>przesyła</w:t>
      </w:r>
      <w:r w:rsidR="00084FD0" w:rsidRPr="003A4C37">
        <w:rPr>
          <w:b/>
          <w:sz w:val="18"/>
          <w:szCs w:val="22"/>
        </w:rPr>
        <w:t xml:space="preserve"> je dyrektorowi okręgowej komisji egzaminacyjnej oraz absolwentowi, który wniósł odwołanie.</w:t>
      </w:r>
    </w:p>
    <w:sectPr w:rsidR="00A22059" w:rsidRPr="003A4C37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DD" w:rsidRDefault="008871DD" w:rsidP="00E24294">
      <w:r>
        <w:separator/>
      </w:r>
    </w:p>
  </w:endnote>
  <w:endnote w:type="continuationSeparator" w:id="0">
    <w:p w:rsidR="008871DD" w:rsidRDefault="008871D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DD" w:rsidRDefault="008871DD" w:rsidP="00E24294">
      <w:r>
        <w:separator/>
      </w:r>
    </w:p>
  </w:footnote>
  <w:footnote w:type="continuationSeparator" w:id="0">
    <w:p w:rsidR="008871DD" w:rsidRDefault="008871D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093F7E" w:rsidRPr="005F2ABE" w:rsidRDefault="00E24294" w:rsidP="00EF1CB7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707D28">
            <w:rPr>
              <w:b/>
              <w:color w:val="FFFFFF"/>
              <w:sz w:val="20"/>
            </w:rPr>
            <w:t>5</w:t>
          </w:r>
          <w:r w:rsidR="00093F7E">
            <w:rPr>
              <w:b/>
              <w:color w:val="FFFFFF"/>
              <w:sz w:val="20"/>
            </w:rPr>
            <w:t>f</w:t>
          </w:r>
        </w:p>
      </w:tc>
      <w:tc>
        <w:tcPr>
          <w:tcW w:w="8363" w:type="dxa"/>
          <w:vAlign w:val="center"/>
        </w:tcPr>
        <w:p w:rsidR="006A0312" w:rsidRPr="00E15142" w:rsidRDefault="0096359A" w:rsidP="0096359A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Rozstrzygnięcie </w:t>
          </w:r>
          <w:r w:rsidR="00E92746" w:rsidRPr="00E92746">
            <w:rPr>
              <w:i/>
              <w:sz w:val="16"/>
            </w:rPr>
            <w:t xml:space="preserve">Kolegium Arbitrażu Egzaminacyjnego 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2018-07-28T12:20:00Z</dcterms:created>
  <dcterms:modified xsi:type="dcterms:W3CDTF">2018-08-07T07:04:00Z</dcterms:modified>
</cp:coreProperties>
</file>